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2D" w:rsidRDefault="00A70A3B">
      <w:pPr>
        <w:rPr>
          <w:sz w:val="32"/>
          <w:szCs w:val="32"/>
        </w:rPr>
      </w:pPr>
      <w:r w:rsidRPr="005D3F2D">
        <w:rPr>
          <w:sz w:val="32"/>
          <w:szCs w:val="32"/>
        </w:rPr>
        <w:t xml:space="preserve">In </w:t>
      </w:r>
      <w:proofErr w:type="spellStart"/>
      <w:r w:rsidRPr="005D3F2D">
        <w:rPr>
          <w:sz w:val="32"/>
          <w:szCs w:val="32"/>
        </w:rPr>
        <w:t>Repaso</w:t>
      </w:r>
      <w:proofErr w:type="spellEnd"/>
      <w:r w:rsidRPr="005D3F2D">
        <w:rPr>
          <w:sz w:val="32"/>
          <w:szCs w:val="32"/>
        </w:rPr>
        <w:t xml:space="preserve"> IV there are only 2 E to I </w:t>
      </w:r>
      <w:r w:rsidR="005D3F2D">
        <w:rPr>
          <w:sz w:val="32"/>
          <w:szCs w:val="32"/>
        </w:rPr>
        <w:t xml:space="preserve">stem changing verbs included:  </w:t>
      </w:r>
      <w:proofErr w:type="spellStart"/>
      <w:r w:rsidR="005D3F2D">
        <w:rPr>
          <w:sz w:val="32"/>
          <w:szCs w:val="32"/>
        </w:rPr>
        <w:t>Pedir</w:t>
      </w:r>
      <w:proofErr w:type="spellEnd"/>
      <w:r w:rsidR="005D3F2D">
        <w:rPr>
          <w:sz w:val="32"/>
          <w:szCs w:val="32"/>
        </w:rPr>
        <w:t xml:space="preserve"> and </w:t>
      </w:r>
      <w:proofErr w:type="spellStart"/>
      <w:r w:rsidR="005D3F2D">
        <w:rPr>
          <w:sz w:val="32"/>
          <w:szCs w:val="32"/>
        </w:rPr>
        <w:t>Servir</w:t>
      </w:r>
      <w:proofErr w:type="spellEnd"/>
      <w:r w:rsidR="005D3F2D">
        <w:rPr>
          <w:sz w:val="32"/>
          <w:szCs w:val="32"/>
        </w:rPr>
        <w:t>.</w:t>
      </w:r>
      <w:bookmarkStart w:id="0" w:name="_GoBack"/>
      <w:bookmarkEnd w:id="0"/>
    </w:p>
    <w:p w:rsidR="00A70A3B" w:rsidRDefault="00A70A3B">
      <w:r w:rsidRPr="005D3F2D">
        <w:rPr>
          <w:sz w:val="32"/>
          <w:szCs w:val="32"/>
        </w:rPr>
        <w:t xml:space="preserve">Sometimes E to I bootie verbs also have additional spelling changes in </w:t>
      </w:r>
      <w:proofErr w:type="gramStart"/>
      <w:r w:rsidRPr="005D3F2D">
        <w:rPr>
          <w:sz w:val="32"/>
          <w:szCs w:val="32"/>
        </w:rPr>
        <w:t xml:space="preserve">the </w:t>
      </w:r>
      <w:proofErr w:type="spellStart"/>
      <w:r w:rsidRPr="005D3F2D">
        <w:rPr>
          <w:sz w:val="32"/>
          <w:szCs w:val="32"/>
        </w:rPr>
        <w:t>yo</w:t>
      </w:r>
      <w:proofErr w:type="spellEnd"/>
      <w:proofErr w:type="gramEnd"/>
      <w:r w:rsidRPr="005D3F2D">
        <w:rPr>
          <w:sz w:val="32"/>
          <w:szCs w:val="32"/>
        </w:rPr>
        <w:t xml:space="preserve"> form.</w:t>
      </w:r>
      <w:ins w:id="1" w:author="Nicole Fannoney" w:date="2016-01-05T13:11:00Z">
        <w:r>
          <w:rPr>
            <w:rFonts w:asciiTheme="majorHAnsi" w:hAnsiTheme="majorHAnsi"/>
            <w:noProof/>
            <w:color w:val="000000" w:themeColor="text1"/>
            <w:sz w:val="32"/>
            <w:szCs w:val="32"/>
            <w:u w:color="333333"/>
            <w:shd w:val="clear" w:color="auto" w:fill="FFFFFF"/>
          </w:rPr>
          <w:drawing>
            <wp:inline distT="0" distB="0" distL="0" distR="0" wp14:anchorId="6B2B9241" wp14:editId="0196C8F2">
              <wp:extent cx="7103417" cy="2847975"/>
              <wp:effectExtent l="0" t="0" r="254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01992" cy="28474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A70A3B" w:rsidRPr="005D3F2D" w:rsidRDefault="00A70A3B" w:rsidP="00A70A3B">
      <w:pPr>
        <w:tabs>
          <w:tab w:val="left" w:pos="1485"/>
        </w:tabs>
        <w:rPr>
          <w:sz w:val="32"/>
          <w:szCs w:val="32"/>
        </w:rPr>
      </w:pPr>
      <w:proofErr w:type="spellStart"/>
      <w:r w:rsidRPr="005D3F2D">
        <w:rPr>
          <w:b/>
          <w:sz w:val="32"/>
          <w:szCs w:val="32"/>
        </w:rPr>
        <w:t>Bendecir</w:t>
      </w:r>
      <w:proofErr w:type="spellEnd"/>
      <w:r w:rsidRPr="005D3F2D">
        <w:rPr>
          <w:b/>
          <w:sz w:val="32"/>
          <w:szCs w:val="32"/>
        </w:rPr>
        <w:t>-</w:t>
      </w:r>
      <w:r w:rsidRPr="005D3F2D">
        <w:rPr>
          <w:b/>
          <w:sz w:val="32"/>
          <w:szCs w:val="32"/>
        </w:rPr>
        <w:sym w:font="Wingdings" w:char="F0E0"/>
      </w:r>
      <w:r w:rsidRPr="005D3F2D">
        <w:rPr>
          <w:b/>
          <w:sz w:val="32"/>
          <w:szCs w:val="32"/>
        </w:rPr>
        <w:t xml:space="preserve"> </w:t>
      </w:r>
      <w:proofErr w:type="spellStart"/>
      <w:r w:rsidRPr="005D3F2D">
        <w:rPr>
          <w:b/>
          <w:sz w:val="32"/>
          <w:szCs w:val="32"/>
        </w:rPr>
        <w:t>Bendigo</w:t>
      </w:r>
      <w:proofErr w:type="spellEnd"/>
      <w:r w:rsidR="005D3F2D" w:rsidRPr="005D3F2D">
        <w:rPr>
          <w:b/>
          <w:sz w:val="32"/>
          <w:szCs w:val="32"/>
        </w:rPr>
        <w:t xml:space="preserve"> / </w:t>
      </w:r>
      <w:proofErr w:type="spellStart"/>
      <w:r w:rsidR="005D3F2D" w:rsidRPr="005D3F2D">
        <w:rPr>
          <w:b/>
          <w:sz w:val="32"/>
          <w:szCs w:val="32"/>
        </w:rPr>
        <w:t>Decir</w:t>
      </w:r>
      <w:proofErr w:type="spellEnd"/>
      <w:r w:rsidR="005D3F2D" w:rsidRPr="005D3F2D">
        <w:rPr>
          <w:b/>
          <w:sz w:val="32"/>
          <w:szCs w:val="32"/>
        </w:rPr>
        <w:sym w:font="Wingdings" w:char="F0E0"/>
      </w:r>
      <w:proofErr w:type="spellStart"/>
      <w:r w:rsidR="005D3F2D" w:rsidRPr="005D3F2D">
        <w:rPr>
          <w:b/>
          <w:sz w:val="32"/>
          <w:szCs w:val="32"/>
        </w:rPr>
        <w:t>Digo</w:t>
      </w:r>
      <w:proofErr w:type="spellEnd"/>
      <w:r w:rsidR="005D3F2D" w:rsidRPr="005D3F2D">
        <w:rPr>
          <w:b/>
          <w:sz w:val="32"/>
          <w:szCs w:val="32"/>
        </w:rPr>
        <w:t xml:space="preserve">/ </w:t>
      </w:r>
      <w:proofErr w:type="spellStart"/>
      <w:r w:rsidR="005D3F2D" w:rsidRPr="005D3F2D">
        <w:rPr>
          <w:b/>
          <w:sz w:val="32"/>
          <w:szCs w:val="32"/>
        </w:rPr>
        <w:t>Maldecir</w:t>
      </w:r>
      <w:proofErr w:type="spellEnd"/>
      <w:r w:rsidR="005D3F2D" w:rsidRPr="005D3F2D">
        <w:rPr>
          <w:b/>
          <w:sz w:val="32"/>
          <w:szCs w:val="32"/>
        </w:rPr>
        <w:t xml:space="preserve"> </w:t>
      </w:r>
      <w:r w:rsidR="005D3F2D" w:rsidRPr="005D3F2D">
        <w:rPr>
          <w:b/>
          <w:sz w:val="32"/>
          <w:szCs w:val="32"/>
        </w:rPr>
        <w:sym w:font="Wingdings" w:char="F0E0"/>
      </w:r>
      <w:proofErr w:type="spellStart"/>
      <w:r w:rsidR="005D3F2D" w:rsidRPr="005D3F2D">
        <w:rPr>
          <w:b/>
          <w:sz w:val="32"/>
          <w:szCs w:val="32"/>
        </w:rPr>
        <w:t>Maldigo</w:t>
      </w:r>
      <w:proofErr w:type="spellEnd"/>
      <w:r w:rsidRPr="005D3F2D">
        <w:rPr>
          <w:sz w:val="32"/>
          <w:szCs w:val="32"/>
        </w:rPr>
        <w:t xml:space="preserve"> (C changes to g only in the </w:t>
      </w:r>
      <w:proofErr w:type="spellStart"/>
      <w:r w:rsidRPr="005D3F2D">
        <w:rPr>
          <w:sz w:val="32"/>
          <w:szCs w:val="32"/>
        </w:rPr>
        <w:t>yo</w:t>
      </w:r>
      <w:proofErr w:type="spellEnd"/>
      <w:r w:rsidRPr="005D3F2D">
        <w:rPr>
          <w:sz w:val="32"/>
          <w:szCs w:val="32"/>
        </w:rPr>
        <w:t xml:space="preserve"> form)</w:t>
      </w:r>
    </w:p>
    <w:p w:rsidR="00A70A3B" w:rsidRPr="005D3F2D" w:rsidRDefault="00A70A3B" w:rsidP="00A70A3B">
      <w:pPr>
        <w:tabs>
          <w:tab w:val="left" w:pos="1485"/>
        </w:tabs>
        <w:rPr>
          <w:sz w:val="32"/>
          <w:szCs w:val="32"/>
        </w:rPr>
      </w:pPr>
      <w:proofErr w:type="spellStart"/>
      <w:r w:rsidRPr="005D3F2D">
        <w:rPr>
          <w:b/>
          <w:sz w:val="32"/>
          <w:szCs w:val="32"/>
        </w:rPr>
        <w:t>Colegir</w:t>
      </w:r>
      <w:proofErr w:type="spellEnd"/>
      <w:r w:rsidRPr="005D3F2D">
        <w:rPr>
          <w:b/>
          <w:sz w:val="32"/>
          <w:szCs w:val="32"/>
        </w:rPr>
        <w:sym w:font="Wingdings" w:char="F0E0"/>
      </w:r>
      <w:proofErr w:type="spellStart"/>
      <w:r w:rsidRPr="005D3F2D">
        <w:rPr>
          <w:b/>
          <w:sz w:val="32"/>
          <w:szCs w:val="32"/>
        </w:rPr>
        <w:t>Colijo</w:t>
      </w:r>
      <w:proofErr w:type="spellEnd"/>
      <w:r w:rsidRPr="005D3F2D">
        <w:rPr>
          <w:b/>
          <w:sz w:val="32"/>
          <w:szCs w:val="32"/>
        </w:rPr>
        <w:t xml:space="preserve"> </w:t>
      </w:r>
      <w:r w:rsidR="005D3F2D" w:rsidRPr="005D3F2D">
        <w:rPr>
          <w:b/>
          <w:sz w:val="32"/>
          <w:szCs w:val="32"/>
        </w:rPr>
        <w:t xml:space="preserve">/ </w:t>
      </w:r>
      <w:proofErr w:type="spellStart"/>
      <w:r w:rsidR="005D3F2D" w:rsidRPr="005D3F2D">
        <w:rPr>
          <w:b/>
          <w:sz w:val="32"/>
          <w:szCs w:val="32"/>
        </w:rPr>
        <w:t>Eligir</w:t>
      </w:r>
      <w:proofErr w:type="spellEnd"/>
      <w:r w:rsidR="005D3F2D" w:rsidRPr="005D3F2D">
        <w:rPr>
          <w:b/>
          <w:sz w:val="32"/>
          <w:szCs w:val="32"/>
        </w:rPr>
        <w:t xml:space="preserve"> </w:t>
      </w:r>
      <w:r w:rsidR="005D3F2D" w:rsidRPr="005D3F2D">
        <w:rPr>
          <w:b/>
          <w:sz w:val="32"/>
          <w:szCs w:val="32"/>
        </w:rPr>
        <w:sym w:font="Wingdings" w:char="F0E0"/>
      </w:r>
      <w:r w:rsidR="005D3F2D" w:rsidRPr="005D3F2D">
        <w:rPr>
          <w:b/>
          <w:sz w:val="32"/>
          <w:szCs w:val="32"/>
        </w:rPr>
        <w:t xml:space="preserve">  </w:t>
      </w:r>
      <w:proofErr w:type="spellStart"/>
      <w:r w:rsidR="005D3F2D" w:rsidRPr="005D3F2D">
        <w:rPr>
          <w:b/>
          <w:sz w:val="32"/>
          <w:szCs w:val="32"/>
        </w:rPr>
        <w:t>Elijo</w:t>
      </w:r>
      <w:proofErr w:type="spellEnd"/>
      <w:r w:rsidR="005D3F2D" w:rsidRPr="005D3F2D">
        <w:rPr>
          <w:b/>
          <w:sz w:val="32"/>
          <w:szCs w:val="32"/>
        </w:rPr>
        <w:t xml:space="preserve"> / </w:t>
      </w:r>
      <w:proofErr w:type="spellStart"/>
      <w:r w:rsidR="005D3F2D" w:rsidRPr="005D3F2D">
        <w:rPr>
          <w:b/>
          <w:sz w:val="32"/>
          <w:szCs w:val="32"/>
        </w:rPr>
        <w:t>Corregir</w:t>
      </w:r>
      <w:proofErr w:type="spellEnd"/>
      <w:r w:rsidR="005D3F2D" w:rsidRPr="005D3F2D">
        <w:rPr>
          <w:b/>
          <w:sz w:val="32"/>
          <w:szCs w:val="32"/>
        </w:rPr>
        <w:t xml:space="preserve"> </w:t>
      </w:r>
      <w:r w:rsidR="005D3F2D" w:rsidRPr="005D3F2D">
        <w:rPr>
          <w:b/>
          <w:sz w:val="32"/>
          <w:szCs w:val="32"/>
        </w:rPr>
        <w:sym w:font="Wingdings" w:char="F0E0"/>
      </w:r>
      <w:r w:rsidR="005D3F2D" w:rsidRPr="005D3F2D">
        <w:rPr>
          <w:b/>
          <w:sz w:val="32"/>
          <w:szCs w:val="32"/>
        </w:rPr>
        <w:t xml:space="preserve">  </w:t>
      </w:r>
      <w:proofErr w:type="spellStart"/>
      <w:r w:rsidR="005D3F2D" w:rsidRPr="005D3F2D">
        <w:rPr>
          <w:b/>
          <w:sz w:val="32"/>
          <w:szCs w:val="32"/>
        </w:rPr>
        <w:t>Corrijo</w:t>
      </w:r>
      <w:proofErr w:type="spellEnd"/>
      <w:r w:rsidR="005D3F2D" w:rsidRPr="005D3F2D">
        <w:rPr>
          <w:sz w:val="32"/>
          <w:szCs w:val="32"/>
        </w:rPr>
        <w:t xml:space="preserve"> </w:t>
      </w:r>
      <w:r w:rsidRPr="005D3F2D">
        <w:rPr>
          <w:sz w:val="32"/>
          <w:szCs w:val="32"/>
        </w:rPr>
        <w:t xml:space="preserve">(g changes to j only in the </w:t>
      </w:r>
      <w:proofErr w:type="spellStart"/>
      <w:r w:rsidRPr="005D3F2D">
        <w:rPr>
          <w:sz w:val="32"/>
          <w:szCs w:val="32"/>
        </w:rPr>
        <w:t>yo</w:t>
      </w:r>
      <w:proofErr w:type="spellEnd"/>
      <w:r w:rsidRPr="005D3F2D">
        <w:rPr>
          <w:sz w:val="32"/>
          <w:szCs w:val="32"/>
        </w:rPr>
        <w:t xml:space="preserve"> form)</w:t>
      </w:r>
    </w:p>
    <w:p w:rsidR="00A70A3B" w:rsidRPr="005D3F2D" w:rsidRDefault="00A70A3B" w:rsidP="00A70A3B">
      <w:pPr>
        <w:tabs>
          <w:tab w:val="left" w:pos="1485"/>
        </w:tabs>
        <w:rPr>
          <w:sz w:val="32"/>
          <w:szCs w:val="32"/>
          <w:lang w:val="es-ES"/>
        </w:rPr>
      </w:pPr>
      <w:r w:rsidRPr="005D3F2D">
        <w:rPr>
          <w:b/>
          <w:sz w:val="32"/>
          <w:szCs w:val="32"/>
          <w:lang w:val="es-ES"/>
        </w:rPr>
        <w:t>Conseguir</w:t>
      </w:r>
      <w:r w:rsidRPr="005D3F2D">
        <w:rPr>
          <w:b/>
          <w:sz w:val="32"/>
          <w:szCs w:val="32"/>
        </w:rPr>
        <w:sym w:font="Wingdings" w:char="F0E0"/>
      </w:r>
      <w:r w:rsidRPr="005D3F2D">
        <w:rPr>
          <w:b/>
          <w:sz w:val="32"/>
          <w:szCs w:val="32"/>
          <w:lang w:val="es-ES"/>
        </w:rPr>
        <w:t>Consigo</w:t>
      </w:r>
      <w:r w:rsidR="005D3F2D" w:rsidRPr="005D3F2D">
        <w:rPr>
          <w:b/>
          <w:sz w:val="32"/>
          <w:szCs w:val="32"/>
          <w:lang w:val="es-ES"/>
        </w:rPr>
        <w:t xml:space="preserve"> / Seguir </w:t>
      </w:r>
      <w:r w:rsidR="005D3F2D" w:rsidRPr="005D3F2D">
        <w:rPr>
          <w:b/>
          <w:sz w:val="32"/>
          <w:szCs w:val="32"/>
        </w:rPr>
        <w:sym w:font="Wingdings" w:char="F0E0"/>
      </w:r>
      <w:r w:rsidR="005D3F2D" w:rsidRPr="005D3F2D">
        <w:rPr>
          <w:b/>
          <w:sz w:val="32"/>
          <w:szCs w:val="32"/>
          <w:lang w:val="es-ES"/>
        </w:rPr>
        <w:t xml:space="preserve"> Sigo</w:t>
      </w:r>
      <w:r w:rsidR="005D3F2D" w:rsidRPr="005D3F2D">
        <w:rPr>
          <w:sz w:val="32"/>
          <w:szCs w:val="32"/>
          <w:lang w:val="es-ES"/>
        </w:rPr>
        <w:t xml:space="preserve"> </w:t>
      </w:r>
      <w:r w:rsidRPr="005D3F2D">
        <w:rPr>
          <w:sz w:val="32"/>
          <w:szCs w:val="32"/>
          <w:lang w:val="es-ES"/>
        </w:rPr>
        <w:t xml:space="preserve"> (Loses </w:t>
      </w:r>
      <w:proofErr w:type="spellStart"/>
      <w:r w:rsidRPr="005D3F2D">
        <w:rPr>
          <w:sz w:val="32"/>
          <w:szCs w:val="32"/>
          <w:lang w:val="es-ES"/>
        </w:rPr>
        <w:t>the</w:t>
      </w:r>
      <w:proofErr w:type="spellEnd"/>
      <w:r w:rsidRPr="005D3F2D">
        <w:rPr>
          <w:sz w:val="32"/>
          <w:szCs w:val="32"/>
          <w:lang w:val="es-ES"/>
        </w:rPr>
        <w:t xml:space="preserve"> u in </w:t>
      </w:r>
      <w:proofErr w:type="spellStart"/>
      <w:r w:rsidRPr="005D3F2D">
        <w:rPr>
          <w:sz w:val="32"/>
          <w:szCs w:val="32"/>
          <w:lang w:val="es-ES"/>
        </w:rPr>
        <w:t>the</w:t>
      </w:r>
      <w:proofErr w:type="spellEnd"/>
      <w:r w:rsidRPr="005D3F2D">
        <w:rPr>
          <w:sz w:val="32"/>
          <w:szCs w:val="32"/>
          <w:lang w:val="es-ES"/>
        </w:rPr>
        <w:t xml:space="preserve"> yo </w:t>
      </w:r>
      <w:proofErr w:type="spellStart"/>
      <w:r w:rsidRPr="005D3F2D">
        <w:rPr>
          <w:sz w:val="32"/>
          <w:szCs w:val="32"/>
          <w:lang w:val="es-ES"/>
        </w:rPr>
        <w:t>form</w:t>
      </w:r>
      <w:proofErr w:type="spellEnd"/>
      <w:r w:rsidRPr="005D3F2D">
        <w:rPr>
          <w:sz w:val="32"/>
          <w:szCs w:val="32"/>
          <w:lang w:val="es-ES"/>
        </w:rPr>
        <w:t>)</w:t>
      </w:r>
    </w:p>
    <w:p w:rsidR="005D3F2D" w:rsidRPr="005D3F2D" w:rsidRDefault="005D3F2D" w:rsidP="00A70A3B">
      <w:pPr>
        <w:tabs>
          <w:tab w:val="left" w:pos="1485"/>
        </w:tabs>
        <w:rPr>
          <w:sz w:val="32"/>
          <w:szCs w:val="32"/>
        </w:rPr>
      </w:pPr>
      <w:proofErr w:type="spellStart"/>
      <w:r w:rsidRPr="005D3F2D">
        <w:rPr>
          <w:b/>
          <w:sz w:val="32"/>
          <w:szCs w:val="32"/>
        </w:rPr>
        <w:t>Freír</w:t>
      </w:r>
      <w:proofErr w:type="spellEnd"/>
      <w:r w:rsidRPr="005D3F2D">
        <w:rPr>
          <w:b/>
          <w:sz w:val="32"/>
          <w:szCs w:val="32"/>
        </w:rPr>
        <w:t xml:space="preserve"> and </w:t>
      </w:r>
      <w:proofErr w:type="spellStart"/>
      <w:r w:rsidRPr="005D3F2D">
        <w:rPr>
          <w:b/>
          <w:sz w:val="32"/>
          <w:szCs w:val="32"/>
        </w:rPr>
        <w:t>Reír</w:t>
      </w:r>
      <w:proofErr w:type="spellEnd"/>
      <w:r w:rsidRPr="005D3F2D">
        <w:rPr>
          <w:sz w:val="32"/>
          <w:szCs w:val="32"/>
        </w:rPr>
        <w:t xml:space="preserve"> (all present conjugation forms carry an accent on the letter </w:t>
      </w:r>
      <w:proofErr w:type="spellStart"/>
      <w:r w:rsidRPr="005D3F2D">
        <w:rPr>
          <w:sz w:val="32"/>
          <w:szCs w:val="32"/>
        </w:rPr>
        <w:t>i</w:t>
      </w:r>
      <w:proofErr w:type="spellEnd"/>
      <w:r w:rsidRPr="005D3F2D">
        <w:rPr>
          <w:sz w:val="32"/>
          <w:szCs w:val="32"/>
        </w:rPr>
        <w:t>).</w:t>
      </w:r>
    </w:p>
    <w:sectPr w:rsidR="005D3F2D" w:rsidRPr="005D3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3B"/>
    <w:rsid w:val="00582785"/>
    <w:rsid w:val="005D3F2D"/>
    <w:rsid w:val="00A7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Fannoney</dc:creator>
  <cp:lastModifiedBy>Nicole Fannoney</cp:lastModifiedBy>
  <cp:revision>2</cp:revision>
  <cp:lastPrinted>2016-01-05T20:23:00Z</cp:lastPrinted>
  <dcterms:created xsi:type="dcterms:W3CDTF">2016-01-05T18:16:00Z</dcterms:created>
  <dcterms:modified xsi:type="dcterms:W3CDTF">2016-01-05T20:44:00Z</dcterms:modified>
</cp:coreProperties>
</file>